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6C6D1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4EA6C6D2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EA6C6D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C6D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C6D4" w14:textId="77777777" w:rsidR="0055375D" w:rsidRPr="0011603A" w:rsidRDefault="00AD1A3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D1A36">
              <w:rPr>
                <w:b/>
                <w:sz w:val="26"/>
                <w:szCs w:val="26"/>
                <w:lang w:val="en-US"/>
              </w:rPr>
              <w:t>203B_254</w:t>
            </w:r>
          </w:p>
        </w:tc>
      </w:tr>
      <w:tr w:rsidR="0055375D" w:rsidRPr="00C44B8B" w14:paraId="4EA6C6D8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C6D6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C6D7" w14:textId="77777777" w:rsidR="0055375D" w:rsidRPr="00AD1A36" w:rsidRDefault="00286704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D1A36">
              <w:rPr>
                <w:b/>
                <w:sz w:val="26"/>
                <w:szCs w:val="26"/>
                <w:lang w:val="en-US"/>
              </w:rPr>
              <w:t>2077817</w:t>
            </w:r>
            <w:r w:rsidR="0055375D" w:rsidRPr="00AD1A3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4EA6C6D9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EA6C6DA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EA6C6DB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EA6C6DC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EA6C6DD" w14:textId="77777777" w:rsidR="0026453A" w:rsidRPr="00697DC5" w:rsidRDefault="0026453A" w:rsidP="0026453A"/>
    <w:p w14:paraId="4EA6C6DE" w14:textId="77777777" w:rsidR="0026453A" w:rsidRPr="00697DC5" w:rsidRDefault="0026453A" w:rsidP="0026453A"/>
    <w:p w14:paraId="4EA6C6DF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EA6C6E0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B3550">
        <w:rPr>
          <w:b/>
          <w:sz w:val="26"/>
          <w:szCs w:val="26"/>
        </w:rPr>
        <w:t>(</w:t>
      </w:r>
      <w:r w:rsidR="00286704" w:rsidRPr="004E30E2">
        <w:rPr>
          <w:b/>
          <w:sz w:val="26"/>
          <w:szCs w:val="26"/>
        </w:rPr>
        <w:t>Гайка М10</w:t>
      </w:r>
      <w:r w:rsidR="00EB3550">
        <w:rPr>
          <w:b/>
          <w:sz w:val="26"/>
          <w:szCs w:val="26"/>
        </w:rPr>
        <w:t>)</w:t>
      </w:r>
      <w:r w:rsidR="004E30E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EA6C6E1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EA6C6E2" w14:textId="77777777"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EA6C6E3" w14:textId="77777777" w:rsidR="00EB3550" w:rsidRDefault="00EB3550" w:rsidP="00EB355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4EA6C6E4" w14:textId="77777777" w:rsidR="00EB3550" w:rsidRDefault="00EB3550" w:rsidP="00EB355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EA6C6E5" w14:textId="77777777"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EA6C6E6" w14:textId="77777777"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EA6C6E7" w14:textId="77777777"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EA6C6E8" w14:textId="77777777"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EA6C6E9" w14:textId="77777777"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EA6C6EA" w14:textId="77777777"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EA6C6EB" w14:textId="77777777"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EA6C6EC" w14:textId="77777777"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EA6C6ED" w14:textId="77777777"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EA6C6EE" w14:textId="77777777"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4EA6C6EF" w14:textId="77777777" w:rsidR="00EB3550" w:rsidRDefault="00EB3550" w:rsidP="00EB35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EA6C6F0" w14:textId="77777777" w:rsidR="00EB3550" w:rsidRDefault="00EB3550" w:rsidP="00EB35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EA6C6F1" w14:textId="77777777"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EA6C6F2" w14:textId="77777777" w:rsidR="00EB3550" w:rsidRDefault="00EB3550" w:rsidP="00EB355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A6C6F3" w14:textId="77777777" w:rsidR="00EB3550" w:rsidRDefault="00EB3550" w:rsidP="00EB355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EA6C6F4" w14:textId="77777777"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EA6C6F5" w14:textId="77777777"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EA6C6F6" w14:textId="77777777" w:rsidR="00EB3550" w:rsidRDefault="00EB3550" w:rsidP="00EB35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4EA6C6F7" w14:textId="77777777" w:rsidR="00EB3550" w:rsidRDefault="00EB3550" w:rsidP="00EB35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EA6C6F8" w14:textId="77777777" w:rsidR="00EB3550" w:rsidRDefault="00EB3550" w:rsidP="00EB3550">
      <w:pPr>
        <w:spacing w:line="276" w:lineRule="auto"/>
        <w:rPr>
          <w:sz w:val="24"/>
          <w:szCs w:val="24"/>
        </w:rPr>
      </w:pPr>
    </w:p>
    <w:p w14:paraId="4EA6C6F9" w14:textId="77777777"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EA6C6FA" w14:textId="77777777"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EA6C6FB" w14:textId="77777777"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EA6C6FC" w14:textId="77777777"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EA6C6FD" w14:textId="77777777"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EA6C6FE" w14:textId="77777777"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EA6C6FF" w14:textId="77777777"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EA6C700" w14:textId="77777777"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EA6C701" w14:textId="77777777"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EA6C702" w14:textId="77777777"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EA6C703" w14:textId="77777777"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EA6C704" w14:textId="77777777" w:rsidR="00EB3550" w:rsidRDefault="00EB3550" w:rsidP="00EB355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EA6C705" w14:textId="77777777" w:rsidR="00EB3550" w:rsidRDefault="00EB3550" w:rsidP="00EB355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EA6C706" w14:textId="77777777" w:rsidR="00EB3550" w:rsidRDefault="00EB3550" w:rsidP="00EB355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EA6C707" w14:textId="77777777"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EA6C708" w14:textId="77777777" w:rsidR="00EB3550" w:rsidRDefault="00EB3550" w:rsidP="00EB355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EA6C709" w14:textId="77777777" w:rsidR="00EB3550" w:rsidRDefault="00EB3550" w:rsidP="00EB3550">
      <w:pPr>
        <w:rPr>
          <w:sz w:val="26"/>
          <w:szCs w:val="26"/>
        </w:rPr>
      </w:pPr>
    </w:p>
    <w:p w14:paraId="4EA6C70A" w14:textId="77777777" w:rsidR="00EB3550" w:rsidRDefault="00EB3550" w:rsidP="00EB3550">
      <w:pPr>
        <w:rPr>
          <w:sz w:val="26"/>
          <w:szCs w:val="26"/>
        </w:rPr>
      </w:pPr>
    </w:p>
    <w:p w14:paraId="4EA6C70B" w14:textId="77777777" w:rsidR="00EB3550" w:rsidRDefault="00EB3550" w:rsidP="00EB355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EA6C70C" w14:textId="77777777" w:rsidR="00EB3550" w:rsidRDefault="00EB3550" w:rsidP="00EB355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4EA6C70D" w14:textId="77777777" w:rsidR="008F73A3" w:rsidRPr="00697DC5" w:rsidRDefault="008F73A3" w:rsidP="00EB355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6C710" w14:textId="77777777" w:rsidR="0013113A" w:rsidRDefault="0013113A">
      <w:r>
        <w:separator/>
      </w:r>
    </w:p>
  </w:endnote>
  <w:endnote w:type="continuationSeparator" w:id="0">
    <w:p w14:paraId="4EA6C711" w14:textId="77777777" w:rsidR="0013113A" w:rsidRDefault="0013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6C70E" w14:textId="77777777" w:rsidR="0013113A" w:rsidRDefault="0013113A">
      <w:r>
        <w:separator/>
      </w:r>
    </w:p>
  </w:footnote>
  <w:footnote w:type="continuationSeparator" w:id="0">
    <w:p w14:paraId="4EA6C70F" w14:textId="77777777" w:rsidR="0013113A" w:rsidRDefault="00131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6C712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EA6C71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0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13A"/>
    <w:rsid w:val="001313C2"/>
    <w:rsid w:val="001339EF"/>
    <w:rsid w:val="00133EF7"/>
    <w:rsid w:val="0013429F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FDB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704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A45"/>
    <w:rsid w:val="004D4E32"/>
    <w:rsid w:val="004D55BC"/>
    <w:rsid w:val="004D579C"/>
    <w:rsid w:val="004E0944"/>
    <w:rsid w:val="004E144D"/>
    <w:rsid w:val="004E1C6C"/>
    <w:rsid w:val="004E30E2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CD2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A36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32D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550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8F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6C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6C6D1"/>
  <w15:docId w15:val="{0693CE49-EC85-4D50-9EBA-6D72DC30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A9253-5B0B-4A70-AF3A-5CE22E61C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08FCE-C2FB-4F33-A55D-5B3AE098F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20D3F-9B07-4970-962C-2512BF55093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CB1ABF6-B61F-4764-B533-A6DC7DEC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5</Pages>
  <Words>912</Words>
  <Characters>5204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2016-10-04T13:41:00Z</dcterms:created>
  <dcterms:modified xsi:type="dcterms:W3CDTF">2016-10-04T13:41:00Z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